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5FE70" w14:textId="7809A534" w:rsidR="007E7D56" w:rsidRDefault="007E7D56" w:rsidP="007E7D56">
      <w:pPr>
        <w:pStyle w:val="Zhlav"/>
        <w:jc w:val="right"/>
      </w:pPr>
      <w:r>
        <w:t>Příloha č. 2_</w:t>
      </w:r>
      <w:r w:rsidR="000D4CD2">
        <w:t>4</w:t>
      </w:r>
      <w:r>
        <w:t>_ zadávací dokumentace_Technické podmínky</w:t>
      </w:r>
    </w:p>
    <w:p w14:paraId="15740F8D" w14:textId="7DCDFCF2" w:rsidR="003465E0" w:rsidRPr="005004A3" w:rsidRDefault="003465E0" w:rsidP="007E7D56">
      <w:pPr>
        <w:spacing w:before="240" w:after="240"/>
        <w:jc w:val="both"/>
        <w:rPr>
          <w:rFonts w:cs="Arial"/>
          <w:b/>
          <w:szCs w:val="20"/>
        </w:rPr>
      </w:pPr>
      <w:r w:rsidRPr="005004A3">
        <w:rPr>
          <w:rFonts w:cs="Arial"/>
          <w:b/>
          <w:szCs w:val="20"/>
        </w:rPr>
        <w:t>Vyplněná příloha č. 2_</w:t>
      </w:r>
      <w:r w:rsidR="000D4CD2">
        <w:rPr>
          <w:rFonts w:cs="Arial"/>
          <w:b/>
          <w:szCs w:val="20"/>
        </w:rPr>
        <w:t>4</w:t>
      </w:r>
      <w:r w:rsidRPr="005004A3">
        <w:rPr>
          <w:rFonts w:cs="Arial"/>
          <w:b/>
          <w:szCs w:val="20"/>
        </w:rPr>
        <w:t xml:space="preserve"> tvoří nedílnou součást nabídky účastníka zadávacího řízení.</w:t>
      </w:r>
    </w:p>
    <w:p w14:paraId="3441CE05" w14:textId="0FA6CF4F" w:rsidR="003465E0" w:rsidRPr="005508C9" w:rsidRDefault="003465E0" w:rsidP="00C22B20">
      <w:pPr>
        <w:shd w:val="clear" w:color="auto" w:fill="C1EAFF"/>
        <w:ind w:left="3402" w:hanging="3402"/>
        <w:outlineLvl w:val="0"/>
        <w:rPr>
          <w:rFonts w:cs="Arial"/>
          <w:b/>
          <w:sz w:val="24"/>
        </w:rPr>
      </w:pPr>
      <w:r w:rsidRPr="005508C9">
        <w:rPr>
          <w:rFonts w:cs="Arial"/>
          <w:b/>
          <w:sz w:val="24"/>
        </w:rPr>
        <w:t>Název části veřejné zakázky:</w:t>
      </w:r>
      <w:r w:rsidR="007E7D56">
        <w:rPr>
          <w:rFonts w:cs="Arial"/>
          <w:b/>
          <w:sz w:val="24"/>
        </w:rPr>
        <w:tab/>
      </w:r>
      <w:r w:rsidR="002D373E" w:rsidRPr="00F23E49">
        <w:rPr>
          <w:rFonts w:cs="Arial"/>
          <w:b/>
        </w:rPr>
        <w:t xml:space="preserve">POCT – </w:t>
      </w:r>
      <w:r w:rsidR="000D4CD2">
        <w:rPr>
          <w:rFonts w:cs="Arial"/>
          <w:b/>
        </w:rPr>
        <w:t>INR</w:t>
      </w:r>
    </w:p>
    <w:p w14:paraId="5B895FFE" w14:textId="777777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2B4E6FC8" w:rsidR="003465E0" w:rsidRPr="005004A3" w:rsidRDefault="003465E0" w:rsidP="003465E0">
      <w:pPr>
        <w:shd w:val="clear" w:color="auto" w:fill="C1EAFF"/>
        <w:jc w:val="both"/>
        <w:outlineLvl w:val="0"/>
        <w:rPr>
          <w:rFonts w:cs="Arial"/>
          <w:b/>
          <w:szCs w:val="20"/>
        </w:rPr>
      </w:pPr>
      <w:r w:rsidRPr="005004A3">
        <w:rPr>
          <w:rFonts w:cs="Arial"/>
          <w:szCs w:val="20"/>
        </w:rPr>
        <w:t xml:space="preserve">Část veřejné zakázky: </w:t>
      </w:r>
      <w:r w:rsidR="000D4CD2">
        <w:rPr>
          <w:rFonts w:cs="Arial"/>
          <w:szCs w:val="20"/>
        </w:rPr>
        <w:t>4</w:t>
      </w:r>
    </w:p>
    <w:p w14:paraId="35422F81" w14:textId="77777777" w:rsidR="003465E0" w:rsidRDefault="003465E0" w:rsidP="007E7D56">
      <w:pPr>
        <w:autoSpaceDE w:val="0"/>
        <w:autoSpaceDN w:val="0"/>
        <w:adjustRightInd w:val="0"/>
        <w:spacing w:before="120" w:after="120"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7A4B1416" w14:textId="3A6A7DE4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1982D9E2" w:rsidR="003465E0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 xml:space="preserve">Zadavatel akceptuje dodávku přístroje s tolerancí +/- </w:t>
      </w:r>
      <w:r w:rsidR="00D57A3E">
        <w:rPr>
          <w:szCs w:val="20"/>
        </w:rPr>
        <w:t>10</w:t>
      </w:r>
      <w:r w:rsidRPr="001027CB">
        <w:rPr>
          <w:szCs w:val="20"/>
        </w:rPr>
        <w:t xml:space="preserve">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2D373E">
        <w:rPr>
          <w:rFonts w:cs="Arial"/>
          <w:szCs w:val="20"/>
        </w:rPr>
        <w:t>v</w:t>
      </w:r>
      <w:r w:rsidR="002D373E" w:rsidRPr="001A3578">
        <w:rPr>
          <w:rFonts w:cs="Arial"/>
          <w:szCs w:val="20"/>
        </w:rPr>
        <w:t>yšetření vzorků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7E7D56">
      <w:pPr>
        <w:spacing w:after="120"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3FD2E476" w14:textId="77777777" w:rsidR="003465E0" w:rsidRDefault="003465E0" w:rsidP="007E7D56">
      <w:pPr>
        <w:spacing w:after="240"/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tbl>
      <w:tblPr>
        <w:tblW w:w="50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6"/>
        <w:gridCol w:w="1563"/>
        <w:gridCol w:w="3245"/>
      </w:tblGrid>
      <w:tr w:rsidR="00C22B20" w:rsidRPr="005E25BE" w14:paraId="14323C25" w14:textId="77777777" w:rsidTr="000D4CD2">
        <w:tc>
          <w:tcPr>
            <w:tcW w:w="5000" w:type="pct"/>
            <w:gridSpan w:val="3"/>
            <w:shd w:val="clear" w:color="auto" w:fill="F7CAAC" w:themeFill="accent2" w:themeFillTint="66"/>
            <w:vAlign w:val="center"/>
          </w:tcPr>
          <w:p w14:paraId="04F05D26" w14:textId="115ECC7A" w:rsidR="00C22B20" w:rsidRDefault="000D4CD2" w:rsidP="002D373E">
            <w:pPr>
              <w:spacing w:before="120" w:after="120"/>
              <w:jc w:val="center"/>
              <w:rPr>
                <w:b/>
              </w:rPr>
            </w:pPr>
            <w:r>
              <w:rPr>
                <w:rFonts w:cs="Arial"/>
                <w:b/>
                <w:sz w:val="24"/>
              </w:rPr>
              <w:t>1</w:t>
            </w:r>
            <w:r w:rsidR="00C22B20">
              <w:rPr>
                <w:rFonts w:cs="Arial"/>
                <w:b/>
                <w:sz w:val="24"/>
              </w:rPr>
              <w:t xml:space="preserve"> ks </w:t>
            </w:r>
            <w:r w:rsidR="002D373E" w:rsidRPr="00F23E49">
              <w:rPr>
                <w:rFonts w:cs="Arial"/>
                <w:b/>
              </w:rPr>
              <w:t xml:space="preserve">POCT – </w:t>
            </w:r>
            <w:r>
              <w:rPr>
                <w:rFonts w:cs="Arial"/>
                <w:b/>
              </w:rPr>
              <w:t>INR</w:t>
            </w:r>
          </w:p>
        </w:tc>
      </w:tr>
      <w:tr w:rsidR="000D4CD2" w:rsidRPr="005E25BE" w14:paraId="33A467B3" w14:textId="77777777" w:rsidTr="000D4CD2">
        <w:tc>
          <w:tcPr>
            <w:tcW w:w="2385" w:type="pct"/>
            <w:shd w:val="clear" w:color="auto" w:fill="EEECE1"/>
          </w:tcPr>
          <w:p w14:paraId="702D2049" w14:textId="77777777" w:rsidR="000D4CD2" w:rsidRPr="005E25BE" w:rsidRDefault="000D4CD2" w:rsidP="000D4CD2">
            <w:pPr>
              <w:pStyle w:val="Bezmezer"/>
              <w:jc w:val="center"/>
              <w:rPr>
                <w:b/>
                <w:bCs/>
              </w:rPr>
            </w:pPr>
            <w:r w:rsidRPr="005E25BE">
              <w:rPr>
                <w:b/>
                <w:bCs/>
              </w:rPr>
              <w:t xml:space="preserve">Zadavatelem </w:t>
            </w:r>
            <w:r>
              <w:rPr>
                <w:b/>
                <w:bCs/>
              </w:rPr>
              <w:t>požadované</w:t>
            </w:r>
            <w:r w:rsidRPr="005E25BE">
              <w:rPr>
                <w:b/>
                <w:bCs/>
              </w:rPr>
              <w:t xml:space="preserve"> parametry</w:t>
            </w:r>
            <w:r>
              <w:rPr>
                <w:b/>
                <w:bCs/>
              </w:rPr>
              <w:t xml:space="preserve"> na přístroj </w:t>
            </w:r>
            <w:commentRangeStart w:id="0"/>
            <w:r w:rsidRPr="000D4CD2">
              <w:rPr>
                <w:rFonts w:cstheme="minorHAnsi"/>
                <w:b/>
                <w:bCs/>
                <w:shd w:val="clear" w:color="auto" w:fill="DBDBDB" w:themeFill="accent3" w:themeFillTint="66"/>
              </w:rPr>
              <w:t xml:space="preserve">CoaguChek® XS </w:t>
            </w:r>
            <w:commentRangeEnd w:id="0"/>
            <w:r>
              <w:rPr>
                <w:rStyle w:val="Odkaznakoment"/>
                <w:rFonts w:ascii="Arial" w:eastAsia="Times New Roman" w:hAnsi="Arial" w:cs="Times New Roman"/>
                <w:lang w:eastAsia="cs-CZ"/>
              </w:rPr>
              <w:commentReference w:id="0"/>
            </w:r>
            <w:r w:rsidRPr="000D4CD2">
              <w:rPr>
                <w:rFonts w:cstheme="minorHAnsi"/>
                <w:b/>
                <w:bCs/>
                <w:shd w:val="clear" w:color="auto" w:fill="DBDBDB" w:themeFill="accent3" w:themeFillTint="66"/>
              </w:rPr>
              <w:t>pro určení hodnoty INR – 1 ks</w:t>
            </w:r>
          </w:p>
        </w:tc>
        <w:tc>
          <w:tcPr>
            <w:tcW w:w="850" w:type="pct"/>
            <w:shd w:val="clear" w:color="auto" w:fill="EEECE1"/>
          </w:tcPr>
          <w:p w14:paraId="0E3C8018" w14:textId="77777777" w:rsidR="000D4CD2" w:rsidRPr="005E25BE" w:rsidRDefault="000D4CD2" w:rsidP="000D4CD2">
            <w:pPr>
              <w:jc w:val="center"/>
              <w:rPr>
                <w:b/>
                <w:bCs/>
              </w:rPr>
            </w:pPr>
            <w:r>
              <w:rPr>
                <w:b/>
              </w:rPr>
              <w:t>Splnění požadavku ANO/NE</w:t>
            </w:r>
          </w:p>
        </w:tc>
        <w:tc>
          <w:tcPr>
            <w:tcW w:w="1765" w:type="pct"/>
            <w:shd w:val="clear" w:color="auto" w:fill="EEECE1"/>
          </w:tcPr>
          <w:p w14:paraId="420ACE98" w14:textId="77777777" w:rsidR="000D4CD2" w:rsidRPr="005E25BE" w:rsidRDefault="000D4CD2" w:rsidP="000D4CD2">
            <w:pPr>
              <w:jc w:val="center"/>
              <w:rPr>
                <w:b/>
                <w:bCs/>
              </w:rPr>
            </w:pPr>
            <w:r>
              <w:rPr>
                <w:b/>
              </w:rPr>
              <w:t>Popis specifikace nabízeného plnění, ze kterého bude vyplývat splnění požadavků stanovených zadavatelem, možno uvést odkaz na stránku v nabídce</w:t>
            </w:r>
          </w:p>
        </w:tc>
      </w:tr>
      <w:tr w:rsidR="000D4CD2" w:rsidRPr="005E25BE" w14:paraId="1EAA4F11" w14:textId="77777777" w:rsidTr="000D4CD2">
        <w:tc>
          <w:tcPr>
            <w:tcW w:w="5000" w:type="pct"/>
            <w:gridSpan w:val="3"/>
            <w:shd w:val="clear" w:color="auto" w:fill="E2EFD9" w:themeFill="accent6" w:themeFillTint="33"/>
          </w:tcPr>
          <w:p w14:paraId="452B06A2" w14:textId="77777777" w:rsidR="000D4CD2" w:rsidRDefault="000D4CD2" w:rsidP="00CC0800">
            <w:pPr>
              <w:rPr>
                <w:b/>
              </w:rPr>
            </w:pPr>
            <w:r>
              <w:rPr>
                <w:b/>
              </w:rPr>
              <w:t>Základní parametry</w:t>
            </w:r>
          </w:p>
        </w:tc>
      </w:tr>
      <w:tr w:rsidR="000D4CD2" w:rsidRPr="005E25BE" w14:paraId="16CBF920" w14:textId="77777777" w:rsidTr="000D4CD2">
        <w:tc>
          <w:tcPr>
            <w:tcW w:w="2385" w:type="pct"/>
            <w:shd w:val="clear" w:color="auto" w:fill="auto"/>
            <w:vAlign w:val="center"/>
          </w:tcPr>
          <w:p w14:paraId="06A80D54" w14:textId="3046667C" w:rsidR="000D4CD2" w:rsidRPr="00BD0220" w:rsidRDefault="000D4CD2" w:rsidP="00CC0800">
            <w:pPr>
              <w:pStyle w:val="Bezmezer"/>
              <w:rPr>
                <w:rFonts w:cstheme="minorHAnsi"/>
                <w:shd w:val="clear" w:color="auto" w:fill="FFFFFF"/>
              </w:rPr>
            </w:pPr>
            <w:r w:rsidRPr="00BD0220">
              <w:rPr>
                <w:rFonts w:cstheme="minorHAnsi"/>
                <w:shd w:val="clear" w:color="auto" w:fill="FFFFFF"/>
              </w:rPr>
              <w:t>Přesný, přenosný a snadno použitelný přístroj pro určení hodnoty INR z kapky plné kapilární krve</w:t>
            </w:r>
            <w:r>
              <w:rPr>
                <w:rFonts w:cstheme="minorHAnsi"/>
                <w:shd w:val="clear" w:color="auto" w:fill="FFFFFF"/>
              </w:rPr>
              <w:t>.</w:t>
            </w:r>
          </w:p>
        </w:tc>
        <w:tc>
          <w:tcPr>
            <w:tcW w:w="850" w:type="pct"/>
            <w:vAlign w:val="center"/>
          </w:tcPr>
          <w:p w14:paraId="7814144C" w14:textId="77777777" w:rsidR="000D4CD2" w:rsidRPr="004C3E37" w:rsidRDefault="000D4CD2" w:rsidP="000D4CD2">
            <w:pPr>
              <w:jc w:val="center"/>
              <w:rPr>
                <w:rFonts w:cstheme="majorHAnsi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765" w:type="pct"/>
            <w:vAlign w:val="center"/>
          </w:tcPr>
          <w:p w14:paraId="355B9E12" w14:textId="77777777" w:rsidR="000D4CD2" w:rsidRPr="004C3E37" w:rsidRDefault="000D4CD2" w:rsidP="000D4CD2">
            <w:pPr>
              <w:jc w:val="center"/>
              <w:rPr>
                <w:rFonts w:cstheme="majorHAnsi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0D4CD2" w:rsidRPr="005E25BE" w14:paraId="4E07B231" w14:textId="77777777" w:rsidTr="000D4CD2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A20F946" w14:textId="77777777" w:rsidR="000D4CD2" w:rsidRPr="00BD0220" w:rsidRDefault="000D4CD2" w:rsidP="00CC0800">
            <w:pPr>
              <w:rPr>
                <w:rFonts w:cstheme="minorHAnsi"/>
                <w:b/>
                <w:bCs/>
                <w:color w:val="FF0000"/>
              </w:rPr>
            </w:pPr>
            <w:r w:rsidRPr="00BD0220">
              <w:rPr>
                <w:rFonts w:cstheme="minorHAnsi"/>
                <w:b/>
                <w:bCs/>
              </w:rPr>
              <w:t>Balení obsahuje</w:t>
            </w:r>
          </w:p>
        </w:tc>
      </w:tr>
      <w:tr w:rsidR="000D4CD2" w:rsidRPr="005E25BE" w14:paraId="185D119F" w14:textId="77777777" w:rsidTr="000D4CD2">
        <w:trPr>
          <w:trHeight w:val="313"/>
        </w:trPr>
        <w:tc>
          <w:tcPr>
            <w:tcW w:w="2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BF1BF" w14:textId="77777777" w:rsidR="000D4CD2" w:rsidRPr="00BD0220" w:rsidRDefault="000D4CD2" w:rsidP="00CC0800">
            <w:pPr>
              <w:pStyle w:val="Bezmezer"/>
              <w:rPr>
                <w:rFonts w:eastAsia="Times New Roman" w:cstheme="minorHAnsi"/>
                <w:lang w:eastAsia="cs-CZ"/>
              </w:rPr>
            </w:pPr>
            <w:r w:rsidRPr="00BD0220">
              <w:rPr>
                <w:rFonts w:eastAsia="Times New Roman" w:cstheme="minorHAnsi"/>
                <w:lang w:eastAsia="cs-CZ"/>
              </w:rPr>
              <w:t xml:space="preserve">Měřicí přístroj 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5EE1A" w14:textId="77777777" w:rsidR="000D4CD2" w:rsidRDefault="000D4CD2" w:rsidP="000D4CD2">
            <w:pPr>
              <w:jc w:val="center"/>
              <w:rPr>
                <w:b/>
                <w:bCs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C1A63" w14:textId="77777777" w:rsidR="000D4CD2" w:rsidRDefault="000D4CD2" w:rsidP="000D4CD2">
            <w:pPr>
              <w:jc w:val="center"/>
              <w:rPr>
                <w:b/>
                <w:bCs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0D4CD2" w:rsidRPr="005E25BE" w14:paraId="5601122C" w14:textId="77777777" w:rsidTr="000D4CD2">
        <w:trPr>
          <w:trHeight w:val="307"/>
        </w:trPr>
        <w:tc>
          <w:tcPr>
            <w:tcW w:w="2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9C971" w14:textId="16A22EC2" w:rsidR="000D4CD2" w:rsidRPr="00BD0220" w:rsidRDefault="000D4CD2" w:rsidP="00CC0800">
            <w:pPr>
              <w:pStyle w:val="Bezmezer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A</w:t>
            </w:r>
            <w:r w:rsidRPr="00BD0220">
              <w:rPr>
                <w:rFonts w:eastAsia="Times New Roman" w:cstheme="minorHAnsi"/>
                <w:lang w:eastAsia="cs-CZ"/>
              </w:rPr>
              <w:t>lkalické baterie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1D53B" w14:textId="77777777" w:rsidR="000D4CD2" w:rsidRDefault="000D4CD2" w:rsidP="000D4CD2">
            <w:pPr>
              <w:jc w:val="center"/>
              <w:rPr>
                <w:b/>
                <w:bCs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E28D3" w14:textId="77777777" w:rsidR="000D4CD2" w:rsidRDefault="000D4CD2" w:rsidP="000D4CD2">
            <w:pPr>
              <w:jc w:val="center"/>
              <w:rPr>
                <w:b/>
                <w:bCs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0D4CD2" w:rsidRPr="005E25BE" w14:paraId="795F09A6" w14:textId="77777777" w:rsidTr="000D4CD2">
        <w:trPr>
          <w:trHeight w:val="307"/>
        </w:trPr>
        <w:tc>
          <w:tcPr>
            <w:tcW w:w="2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14EE" w14:textId="77777777" w:rsidR="000D4CD2" w:rsidRPr="00BD0220" w:rsidRDefault="000D4CD2" w:rsidP="00CC0800">
            <w:pPr>
              <w:pStyle w:val="Bezmezer"/>
              <w:rPr>
                <w:rFonts w:eastAsia="Times New Roman" w:cstheme="minorHAnsi"/>
                <w:lang w:eastAsia="cs-CZ"/>
              </w:rPr>
            </w:pPr>
            <w:r w:rsidRPr="00BD0220">
              <w:rPr>
                <w:rFonts w:eastAsia="Times New Roman" w:cstheme="minorHAnsi"/>
                <w:lang w:eastAsia="cs-CZ"/>
              </w:rPr>
              <w:t>Kabel USB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69401" w14:textId="77777777" w:rsidR="000D4CD2" w:rsidRDefault="000D4CD2" w:rsidP="000D4CD2">
            <w:pPr>
              <w:jc w:val="center"/>
              <w:rPr>
                <w:b/>
                <w:bCs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89DEB" w14:textId="77777777" w:rsidR="000D4CD2" w:rsidRDefault="000D4CD2" w:rsidP="000D4CD2">
            <w:pPr>
              <w:jc w:val="center"/>
              <w:rPr>
                <w:b/>
                <w:bCs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0D4CD2" w:rsidRPr="005E25BE" w14:paraId="21B0EC21" w14:textId="77777777" w:rsidTr="000D4CD2">
        <w:trPr>
          <w:trHeight w:val="307"/>
        </w:trPr>
        <w:tc>
          <w:tcPr>
            <w:tcW w:w="2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217DF" w14:textId="2C35C383" w:rsidR="000D4CD2" w:rsidRPr="00BD0220" w:rsidRDefault="000D4CD2" w:rsidP="00CC0800">
            <w:pPr>
              <w:pStyle w:val="Bezmezer"/>
              <w:rPr>
                <w:rFonts w:eastAsia="Times New Roman" w:cstheme="minorHAnsi"/>
                <w:lang w:eastAsia="cs-CZ"/>
              </w:rPr>
            </w:pPr>
            <w:r w:rsidRPr="00BD0220">
              <w:rPr>
                <w:rFonts w:eastAsia="Times New Roman" w:cstheme="minorHAnsi"/>
                <w:lang w:eastAsia="cs-CZ"/>
              </w:rPr>
              <w:t>Odběrové pero CoaguChek</w:t>
            </w:r>
            <w:r w:rsidRPr="00BD0220">
              <w:rPr>
                <w:rFonts w:eastAsia="Times New Roman" w:cstheme="minorHAnsi"/>
                <w:vertAlign w:val="superscript"/>
                <w:lang w:eastAsia="cs-CZ"/>
              </w:rPr>
              <w:t>®</w:t>
            </w:r>
            <w:r w:rsidRPr="00BD0220">
              <w:rPr>
                <w:rFonts w:eastAsia="Times New Roman" w:cstheme="minorHAnsi"/>
                <w:lang w:eastAsia="cs-CZ"/>
              </w:rPr>
              <w:t> XS Softclix s</w:t>
            </w:r>
            <w:r>
              <w:rPr>
                <w:rFonts w:eastAsia="Times New Roman" w:cstheme="minorHAnsi"/>
                <w:lang w:eastAsia="cs-CZ"/>
              </w:rPr>
              <w:t> </w:t>
            </w:r>
            <w:r w:rsidRPr="00BD0220">
              <w:rPr>
                <w:rFonts w:eastAsia="Times New Roman" w:cstheme="minorHAnsi"/>
                <w:lang w:eastAsia="cs-CZ"/>
              </w:rPr>
              <w:t>návodem k</w:t>
            </w:r>
            <w:r>
              <w:rPr>
                <w:rFonts w:eastAsia="Times New Roman" w:cstheme="minorHAnsi"/>
                <w:lang w:eastAsia="cs-CZ"/>
              </w:rPr>
              <w:t> </w:t>
            </w:r>
            <w:r w:rsidRPr="00BD0220">
              <w:rPr>
                <w:rFonts w:eastAsia="Times New Roman" w:cstheme="minorHAnsi"/>
                <w:lang w:eastAsia="cs-CZ"/>
              </w:rPr>
              <w:t>použití</w:t>
            </w:r>
            <w:r>
              <w:rPr>
                <w:rFonts w:eastAsia="Times New Roman" w:cstheme="minorHAnsi"/>
                <w:lang w:eastAsia="cs-CZ"/>
              </w:rPr>
              <w:t>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A9583" w14:textId="77777777" w:rsidR="000D4CD2" w:rsidRDefault="000D4CD2" w:rsidP="000D4CD2">
            <w:pPr>
              <w:jc w:val="center"/>
              <w:rPr>
                <w:b/>
                <w:bCs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691B7" w14:textId="77777777" w:rsidR="000D4CD2" w:rsidRDefault="000D4CD2" w:rsidP="000D4CD2">
            <w:pPr>
              <w:jc w:val="center"/>
              <w:rPr>
                <w:b/>
                <w:bCs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0D4CD2" w:rsidRPr="005E25BE" w14:paraId="1AA02F39" w14:textId="77777777" w:rsidTr="000D4CD2">
        <w:trPr>
          <w:trHeight w:val="307"/>
        </w:trPr>
        <w:tc>
          <w:tcPr>
            <w:tcW w:w="2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F6EE1" w14:textId="77777777" w:rsidR="000D4CD2" w:rsidRPr="00BD0220" w:rsidRDefault="000D4CD2" w:rsidP="00CC0800">
            <w:pPr>
              <w:pStyle w:val="Bezmezer"/>
              <w:rPr>
                <w:rFonts w:eastAsia="Times New Roman" w:cstheme="minorHAnsi"/>
                <w:lang w:eastAsia="cs-CZ"/>
              </w:rPr>
            </w:pPr>
            <w:r w:rsidRPr="00BD0220">
              <w:rPr>
                <w:rFonts w:eastAsia="Times New Roman" w:cstheme="minorHAnsi"/>
                <w:lang w:eastAsia="cs-CZ"/>
              </w:rPr>
              <w:t>Lanceta CoaguChek</w:t>
            </w:r>
            <w:r w:rsidRPr="00BD0220">
              <w:rPr>
                <w:rFonts w:eastAsia="Times New Roman" w:cstheme="minorHAnsi"/>
                <w:vertAlign w:val="superscript"/>
                <w:lang w:eastAsia="cs-CZ"/>
              </w:rPr>
              <w:t>®</w:t>
            </w:r>
            <w:r w:rsidRPr="00BD0220">
              <w:rPr>
                <w:rFonts w:eastAsia="Times New Roman" w:cstheme="minorHAnsi"/>
                <w:lang w:eastAsia="cs-CZ"/>
              </w:rPr>
              <w:t> Softclix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D6CC1" w14:textId="77777777" w:rsidR="000D4CD2" w:rsidRDefault="000D4CD2" w:rsidP="000D4CD2">
            <w:pPr>
              <w:jc w:val="center"/>
              <w:rPr>
                <w:b/>
                <w:bCs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1F8BC" w14:textId="77777777" w:rsidR="000D4CD2" w:rsidRDefault="000D4CD2" w:rsidP="000D4CD2">
            <w:pPr>
              <w:jc w:val="center"/>
              <w:rPr>
                <w:b/>
                <w:bCs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0D4CD2" w:rsidRPr="005E25BE" w14:paraId="4E4CCE67" w14:textId="77777777" w:rsidTr="000D4CD2">
        <w:trPr>
          <w:trHeight w:val="307"/>
        </w:trPr>
        <w:tc>
          <w:tcPr>
            <w:tcW w:w="2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058E7" w14:textId="77777777" w:rsidR="000D4CD2" w:rsidRPr="00BD0220" w:rsidRDefault="000D4CD2" w:rsidP="00CC0800">
            <w:pPr>
              <w:pStyle w:val="Bezmezer"/>
              <w:rPr>
                <w:rFonts w:eastAsia="Times New Roman" w:cstheme="minorHAnsi"/>
                <w:lang w:eastAsia="cs-CZ"/>
              </w:rPr>
            </w:pPr>
            <w:r w:rsidRPr="00BD0220">
              <w:rPr>
                <w:rFonts w:eastAsia="Times New Roman" w:cstheme="minorHAnsi"/>
                <w:lang w:eastAsia="cs-CZ"/>
              </w:rPr>
              <w:t>Transportní pouzdro pro systém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F5C6D" w14:textId="77777777" w:rsidR="000D4CD2" w:rsidRDefault="000D4CD2" w:rsidP="000D4CD2">
            <w:pPr>
              <w:jc w:val="center"/>
              <w:rPr>
                <w:b/>
                <w:bCs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99883" w14:textId="77777777" w:rsidR="000D4CD2" w:rsidRDefault="000D4CD2" w:rsidP="000D4CD2">
            <w:pPr>
              <w:jc w:val="center"/>
              <w:rPr>
                <w:b/>
                <w:bCs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0D4CD2" w:rsidRPr="005E25BE" w14:paraId="3015CA37" w14:textId="77777777" w:rsidTr="000D4CD2">
        <w:trPr>
          <w:trHeight w:val="307"/>
        </w:trPr>
        <w:tc>
          <w:tcPr>
            <w:tcW w:w="2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72613" w14:textId="77777777" w:rsidR="000D4CD2" w:rsidRPr="00BD0220" w:rsidRDefault="000D4CD2" w:rsidP="00CC0800">
            <w:pPr>
              <w:pStyle w:val="Bezmezer"/>
              <w:rPr>
                <w:rFonts w:eastAsia="Times New Roman" w:cstheme="minorHAnsi"/>
                <w:lang w:eastAsia="cs-CZ"/>
              </w:rPr>
            </w:pPr>
            <w:r w:rsidRPr="00BD0220">
              <w:rPr>
                <w:rFonts w:eastAsia="Times New Roman" w:cstheme="minorHAnsi"/>
                <w:lang w:eastAsia="cs-CZ"/>
              </w:rPr>
              <w:lastRenderedPageBreak/>
              <w:t>Uživatelská příručka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C8CE2" w14:textId="77777777" w:rsidR="000D4CD2" w:rsidRDefault="000D4CD2" w:rsidP="000D4CD2">
            <w:pPr>
              <w:jc w:val="center"/>
              <w:rPr>
                <w:b/>
                <w:bCs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575D1" w14:textId="77777777" w:rsidR="000D4CD2" w:rsidRDefault="000D4CD2" w:rsidP="000D4CD2">
            <w:pPr>
              <w:jc w:val="center"/>
              <w:rPr>
                <w:b/>
                <w:bCs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0D4CD2" w:rsidRPr="005E25BE" w14:paraId="21F3D6BB" w14:textId="77777777" w:rsidTr="000D4CD2">
        <w:trPr>
          <w:trHeight w:val="307"/>
        </w:trPr>
        <w:tc>
          <w:tcPr>
            <w:tcW w:w="2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B5A0D" w14:textId="77777777" w:rsidR="000D4CD2" w:rsidRPr="00BD0220" w:rsidRDefault="000D4CD2" w:rsidP="00CC0800">
            <w:pPr>
              <w:pStyle w:val="Bezmezer"/>
              <w:rPr>
                <w:rFonts w:eastAsia="Times New Roman" w:cstheme="minorHAnsi"/>
                <w:lang w:eastAsia="cs-CZ"/>
              </w:rPr>
            </w:pPr>
            <w:r w:rsidRPr="00BD0220">
              <w:rPr>
                <w:rFonts w:eastAsia="Times New Roman" w:cstheme="minorHAnsi"/>
                <w:lang w:eastAsia="cs-CZ"/>
              </w:rPr>
              <w:t>Stručný návod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A75CC" w14:textId="77777777" w:rsidR="000D4CD2" w:rsidRDefault="000D4CD2" w:rsidP="000D4CD2">
            <w:pPr>
              <w:jc w:val="center"/>
              <w:rPr>
                <w:b/>
                <w:bCs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5DB1D" w14:textId="77777777" w:rsidR="000D4CD2" w:rsidRDefault="000D4CD2" w:rsidP="000D4CD2">
            <w:pPr>
              <w:jc w:val="center"/>
              <w:rPr>
                <w:b/>
                <w:bCs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0D4CD2" w:rsidRPr="005E25BE" w14:paraId="5EFF2416" w14:textId="77777777" w:rsidTr="000D4CD2">
        <w:trPr>
          <w:trHeight w:val="30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2818CB1" w14:textId="2DC768E3" w:rsidR="000D4CD2" w:rsidRDefault="000D4CD2" w:rsidP="00CC0800">
            <w:pPr>
              <w:rPr>
                <w:b/>
                <w:bCs/>
              </w:rPr>
            </w:pPr>
            <w:del w:id="1" w:author="Autor">
              <w:r w:rsidRPr="00FA297A" w:rsidDel="007A04A7">
                <w:rPr>
                  <w:b/>
                  <w:bCs/>
                </w:rPr>
                <w:delText>Ostatní požadavky na plnění</w:delText>
              </w:r>
            </w:del>
          </w:p>
        </w:tc>
      </w:tr>
      <w:tr w:rsidR="000D4CD2" w:rsidRPr="005E25BE" w14:paraId="729409E9" w14:textId="77777777" w:rsidTr="000D4CD2"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84C43" w14:textId="4000DFC5" w:rsidR="000D4CD2" w:rsidRPr="00264C96" w:rsidDel="007A04A7" w:rsidRDefault="000D4CD2" w:rsidP="00CC0800">
            <w:pPr>
              <w:rPr>
                <w:del w:id="2" w:author="Autor"/>
              </w:rPr>
            </w:pPr>
            <w:del w:id="3" w:author="Autor">
              <w:r w:rsidRPr="00264C96" w:rsidDel="007A04A7">
                <w:delText>V ceně dodávky je zahrnuto:</w:delText>
              </w:r>
            </w:del>
          </w:p>
          <w:p w14:paraId="2832923D" w14:textId="089F9075" w:rsidR="000D4CD2" w:rsidRPr="00264C96" w:rsidDel="007A04A7" w:rsidRDefault="000D4CD2" w:rsidP="00CC0800">
            <w:pPr>
              <w:rPr>
                <w:del w:id="4" w:author="Autor"/>
              </w:rPr>
            </w:pPr>
            <w:del w:id="5" w:author="Autor">
              <w:r w:rsidRPr="00264C96" w:rsidDel="007A04A7">
                <w:delText>- doprava na místo plnění, instalace, uvedení do provozu,</w:delText>
              </w:r>
            </w:del>
          </w:p>
          <w:p w14:paraId="3720F737" w14:textId="7722CFD9" w:rsidR="000D4CD2" w:rsidRPr="00264C96" w:rsidDel="007A04A7" w:rsidRDefault="000D4CD2" w:rsidP="00CC0800">
            <w:pPr>
              <w:rPr>
                <w:del w:id="6" w:author="Autor"/>
              </w:rPr>
            </w:pPr>
            <w:del w:id="7" w:author="Autor">
              <w:r w:rsidRPr="00264C96" w:rsidDel="007A04A7">
                <w:delText>- předvedení přístroje, provedení funkční zkoušky dodaného zařízení,</w:delText>
              </w:r>
            </w:del>
          </w:p>
          <w:p w14:paraId="06B8D6A5" w14:textId="5F382DB3" w:rsidR="000D4CD2" w:rsidRPr="00264C96" w:rsidDel="007A04A7" w:rsidRDefault="000D4CD2" w:rsidP="00CC0800">
            <w:pPr>
              <w:rPr>
                <w:del w:id="8" w:author="Autor"/>
              </w:rPr>
            </w:pPr>
            <w:del w:id="9" w:author="Autor">
              <w:r w:rsidRPr="00264C96" w:rsidDel="007A04A7">
                <w:delText xml:space="preserve">- </w:delText>
              </w:r>
              <w:r w:rsidDel="007A04A7">
                <w:delText>z</w:delText>
              </w:r>
              <w:r w:rsidRPr="007B4B9F" w:rsidDel="007A04A7">
                <w:delText xml:space="preserve">aškolení </w:delText>
              </w:r>
              <w:r w:rsidDel="007A04A7">
                <w:delText>obsluhy</w:delText>
              </w:r>
              <w:r w:rsidRPr="007B4B9F" w:rsidDel="007A04A7">
                <w:delText xml:space="preserve"> v rámci návodu k použití </w:delText>
              </w:r>
              <w:r w:rsidDel="007A04A7">
                <w:delText>v </w:delText>
              </w:r>
              <w:r w:rsidRPr="007B4B9F" w:rsidDel="007A04A7">
                <w:delText>souladu se</w:delText>
              </w:r>
              <w:r w:rsidDel="007A04A7">
                <w:delText xml:space="preserve"> zákonem</w:delText>
              </w:r>
              <w:r w:rsidRPr="007B4B9F" w:rsidDel="007A04A7">
                <w:delText xml:space="preserve"> </w:delText>
              </w:r>
              <w:r w:rsidDel="007A04A7">
                <w:delText xml:space="preserve">č. </w:delText>
              </w:r>
              <w:r w:rsidRPr="007B4B9F" w:rsidDel="007A04A7">
                <w:delText>268/2014 Sb. (IVD)</w:delText>
              </w:r>
              <w:r w:rsidDel="007A04A7">
                <w:delText>, či č. 22/1997 Sb. (ostatní přístroje),</w:delText>
              </w:r>
            </w:del>
          </w:p>
          <w:p w14:paraId="7C0F2D5D" w14:textId="38817111" w:rsidR="000D4CD2" w:rsidDel="007A04A7" w:rsidRDefault="000D4CD2" w:rsidP="00CC0800">
            <w:pPr>
              <w:rPr>
                <w:del w:id="10" w:author="Autor"/>
              </w:rPr>
            </w:pPr>
            <w:del w:id="11" w:author="Autor">
              <w:r w:rsidRPr="00264C96" w:rsidDel="007A04A7">
                <w:delText>- kompletní přístrojové vybavení s</w:delText>
              </w:r>
              <w:r w:rsidDel="007A04A7">
                <w:delText> </w:delText>
              </w:r>
              <w:r w:rsidRPr="00264C96" w:rsidDel="007A04A7">
                <w:delText xml:space="preserve">potřebným příslušenstvím/spotřebním materiálem pro okamžitý provoz </w:delText>
              </w:r>
              <w:r w:rsidDel="007A04A7">
                <w:delText>přístroje</w:delText>
              </w:r>
              <w:r w:rsidRPr="00264C96" w:rsidDel="007A04A7">
                <w:delText>,</w:delText>
              </w:r>
            </w:del>
          </w:p>
          <w:p w14:paraId="6D4C362E" w14:textId="75511833" w:rsidR="000D4CD2" w:rsidRPr="00264C96" w:rsidDel="007A04A7" w:rsidRDefault="000D4CD2" w:rsidP="00CC0800">
            <w:pPr>
              <w:rPr>
                <w:del w:id="12" w:author="Autor"/>
              </w:rPr>
            </w:pPr>
            <w:del w:id="13" w:author="Autor">
              <w:r w:rsidDel="007A04A7">
                <w:delText>- provedení vstupní validace,</w:delText>
              </w:r>
            </w:del>
          </w:p>
          <w:p w14:paraId="1FC7640C" w14:textId="01C2065E" w:rsidR="000D4CD2" w:rsidDel="007A04A7" w:rsidRDefault="000D4CD2" w:rsidP="00CC0800">
            <w:pPr>
              <w:rPr>
                <w:del w:id="14" w:author="Autor"/>
              </w:rPr>
            </w:pPr>
            <w:del w:id="15" w:author="Autor">
              <w:r w:rsidDel="007A04A7">
                <w:delText>- instalační / validační protokol,</w:delText>
              </w:r>
            </w:del>
          </w:p>
          <w:p w14:paraId="3F55D20A" w14:textId="0B7AEAE4" w:rsidR="000D4CD2" w:rsidRPr="00264C96" w:rsidRDefault="000D4CD2" w:rsidP="00CC0800">
            <w:del w:id="16" w:author="Autor">
              <w:r w:rsidRPr="002E5ABF" w:rsidDel="007A04A7">
                <w:delText>- aktualizace SW po celou dobu životnosti přístroje.</w:delText>
              </w:r>
            </w:del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78D84" w14:textId="30CAD740" w:rsidR="000D4CD2" w:rsidRPr="00264C96" w:rsidRDefault="000D4CD2" w:rsidP="000D4CD2">
            <w:pPr>
              <w:jc w:val="center"/>
            </w:pPr>
            <w:del w:id="17" w:author="Autor">
              <w:r w:rsidDel="007A04A7">
                <w:rPr>
                  <w:color w:val="FF0000"/>
                  <w:szCs w:val="20"/>
                </w:rPr>
                <w:delText>(doplní dodavatel)</w:delText>
              </w:r>
            </w:del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CF085" w14:textId="560FA21B" w:rsidR="000D4CD2" w:rsidRPr="00264C96" w:rsidRDefault="000D4CD2" w:rsidP="000D4CD2">
            <w:pPr>
              <w:jc w:val="center"/>
            </w:pPr>
            <w:del w:id="18" w:author="Autor">
              <w:r w:rsidRPr="00B435CE" w:rsidDel="007A04A7">
                <w:rPr>
                  <w:color w:val="FF0000"/>
                  <w:szCs w:val="20"/>
                </w:rPr>
                <w:delText>(doplní dodavatel)</w:delText>
              </w:r>
            </w:del>
          </w:p>
        </w:tc>
      </w:tr>
      <w:tr w:rsidR="000D4CD2" w:rsidRPr="005E25BE" w14:paraId="1740A3B2" w14:textId="77777777" w:rsidTr="000D4CD2"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D298E" w14:textId="3E369536" w:rsidR="000D4CD2" w:rsidRPr="00264C96" w:rsidDel="007A04A7" w:rsidRDefault="000D4CD2" w:rsidP="00CC0800">
            <w:pPr>
              <w:rPr>
                <w:del w:id="19" w:author="Autor"/>
              </w:rPr>
            </w:pPr>
            <w:del w:id="20" w:author="Autor">
              <w:r w:rsidRPr="00264C96" w:rsidDel="007A04A7">
                <w:delText>Požadovaná dokumentace, předložená již s</w:delText>
              </w:r>
              <w:r w:rsidDel="007A04A7">
                <w:delText> </w:delText>
              </w:r>
              <w:r w:rsidRPr="00264C96" w:rsidDel="007A04A7">
                <w:delText>nabídkou:</w:delText>
              </w:r>
            </w:del>
          </w:p>
          <w:p w14:paraId="0F3FF472" w14:textId="2B91A720" w:rsidR="000D4CD2" w:rsidRPr="00470933" w:rsidDel="007A04A7" w:rsidRDefault="000D4CD2" w:rsidP="00CC0800">
            <w:pPr>
              <w:rPr>
                <w:del w:id="21" w:author="Autor"/>
              </w:rPr>
            </w:pPr>
            <w:del w:id="22" w:author="Autor">
              <w:r w:rsidRPr="00264C96" w:rsidDel="007A04A7">
                <w:delText xml:space="preserve">- prohlášení o </w:delText>
              </w:r>
              <w:r w:rsidRPr="00470933" w:rsidDel="007A04A7">
                <w:delText xml:space="preserve">shodě, </w:delText>
              </w:r>
            </w:del>
          </w:p>
          <w:p w14:paraId="2391744F" w14:textId="54F7A168" w:rsidR="000D4CD2" w:rsidRPr="00264C96" w:rsidDel="007A04A7" w:rsidRDefault="000D4CD2" w:rsidP="00CC0800">
            <w:pPr>
              <w:rPr>
                <w:del w:id="23" w:author="Autor"/>
              </w:rPr>
            </w:pPr>
            <w:del w:id="24" w:author="Autor">
              <w:r w:rsidRPr="00470933" w:rsidDel="007A04A7">
                <w:delText>- návod k obsluze v elektronické i listinné podobě v českém jazyce</w:delText>
              </w:r>
              <w:r w:rsidRPr="00264C96" w:rsidDel="007A04A7">
                <w:delText xml:space="preserve"> </w:delText>
              </w:r>
              <w:r w:rsidDel="007A04A7">
                <w:delText>(</w:delText>
              </w:r>
              <w:r w:rsidRPr="00264C96" w:rsidDel="007A04A7">
                <w:delText>ČJ</w:delText>
              </w:r>
              <w:r w:rsidDel="007A04A7">
                <w:delText>)</w:delText>
              </w:r>
              <w:r w:rsidRPr="00264C96" w:rsidDel="007A04A7">
                <w:delText>,</w:delText>
              </w:r>
            </w:del>
          </w:p>
          <w:p w14:paraId="1E27CBB3" w14:textId="46812536" w:rsidR="000D4CD2" w:rsidDel="007A04A7" w:rsidRDefault="000D4CD2" w:rsidP="00CC0800">
            <w:pPr>
              <w:rPr>
                <w:del w:id="25" w:author="Autor"/>
              </w:rPr>
            </w:pPr>
            <w:del w:id="26" w:author="Autor">
              <w:r w:rsidRPr="00264C96" w:rsidDel="007A04A7">
                <w:delText>- autorizace výrobce k</w:delText>
              </w:r>
              <w:r w:rsidDel="007A04A7">
                <w:delText> </w:delText>
              </w:r>
              <w:r w:rsidRPr="00264C96" w:rsidDel="007A04A7">
                <w:delText>distribuci a servisu nabízeného zařízení,</w:delText>
              </w:r>
            </w:del>
          </w:p>
          <w:p w14:paraId="77BE5310" w14:textId="438075F3" w:rsidR="000D4CD2" w:rsidRPr="00264C96" w:rsidDel="007A04A7" w:rsidRDefault="000D4CD2" w:rsidP="00CC0800">
            <w:pPr>
              <w:rPr>
                <w:del w:id="27" w:author="Autor"/>
              </w:rPr>
            </w:pPr>
            <w:del w:id="28" w:author="Autor">
              <w:r w:rsidDel="007A04A7">
                <w:delText>- požadavky připravenosti instalace včetně parametrů pro nastěhování přístroje a příslušenství a požadavky na dodávky médií (je-li to nezbytné k instalaci a zprovoznění nabízeného zboží),</w:delText>
              </w:r>
            </w:del>
          </w:p>
          <w:p w14:paraId="5B858020" w14:textId="5178B64A" w:rsidR="000D4CD2" w:rsidRPr="00264C96" w:rsidRDefault="000D4CD2" w:rsidP="00CC0800">
            <w:del w:id="29" w:author="Autor">
              <w:r w:rsidRPr="00264C96" w:rsidDel="007A04A7">
                <w:delText>- doklad osvědčující způsobilost k</w:delText>
              </w:r>
              <w:r w:rsidDel="007A04A7">
                <w:delText> </w:delText>
              </w:r>
              <w:r w:rsidRPr="00264C96" w:rsidDel="007A04A7">
                <w:delText>prodeji, distribuci a servisu zdravotnických prostředků</w:delText>
              </w:r>
              <w:r w:rsidDel="007A04A7">
                <w:delText>, příp. IVD</w:delText>
              </w:r>
              <w:r w:rsidRPr="00264C96" w:rsidDel="007A04A7">
                <w:delText>.</w:delText>
              </w:r>
            </w:del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13A72" w14:textId="47CFDF14" w:rsidR="000D4CD2" w:rsidRPr="00264C96" w:rsidRDefault="000D4CD2" w:rsidP="000D4CD2">
            <w:pPr>
              <w:jc w:val="center"/>
            </w:pPr>
            <w:del w:id="30" w:author="Autor">
              <w:r w:rsidDel="007A04A7">
                <w:rPr>
                  <w:color w:val="FF0000"/>
                  <w:szCs w:val="20"/>
                </w:rPr>
                <w:delText>(doplní dodavatel)</w:delText>
              </w:r>
            </w:del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BF3B0" w14:textId="0591DCCA" w:rsidR="000D4CD2" w:rsidRPr="00264C96" w:rsidRDefault="000D4CD2" w:rsidP="000D4CD2">
            <w:pPr>
              <w:jc w:val="center"/>
            </w:pPr>
            <w:del w:id="31" w:author="Autor">
              <w:r w:rsidRPr="00B435CE" w:rsidDel="007A04A7">
                <w:rPr>
                  <w:color w:val="FF0000"/>
                  <w:szCs w:val="20"/>
                </w:rPr>
                <w:delText>(doplní dodavatel)</w:delText>
              </w:r>
            </w:del>
          </w:p>
        </w:tc>
      </w:tr>
      <w:tr w:rsidR="000D4CD2" w:rsidRPr="005E25BE" w14:paraId="4841DC51" w14:textId="77777777" w:rsidTr="000D4CD2"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4A7C7" w14:textId="4397A204" w:rsidR="000D4CD2" w:rsidRPr="00264C96" w:rsidRDefault="000D4CD2" w:rsidP="00CC0800">
            <w:del w:id="32" w:author="Autor">
              <w:r w:rsidDel="007A04A7">
                <w:delText>Záruka min. 24 měsíců.</w:delText>
              </w:r>
            </w:del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5350A" w14:textId="5FEA8906" w:rsidR="000D4CD2" w:rsidRDefault="000D4CD2" w:rsidP="000D4CD2">
            <w:pPr>
              <w:jc w:val="center"/>
            </w:pPr>
            <w:del w:id="33" w:author="Autor">
              <w:r w:rsidDel="007A04A7">
                <w:rPr>
                  <w:color w:val="FF0000"/>
                  <w:szCs w:val="20"/>
                </w:rPr>
                <w:delText>(doplní dodavatel)</w:delText>
              </w:r>
            </w:del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09FDF" w14:textId="1EF60A01" w:rsidR="000D4CD2" w:rsidRDefault="000D4CD2" w:rsidP="000D4CD2">
            <w:pPr>
              <w:jc w:val="center"/>
            </w:pPr>
            <w:del w:id="34" w:author="Autor">
              <w:r w:rsidRPr="00B435CE" w:rsidDel="007A04A7">
                <w:rPr>
                  <w:color w:val="FF0000"/>
                  <w:szCs w:val="20"/>
                </w:rPr>
                <w:delText>(doplní dodavatel)</w:delText>
              </w:r>
            </w:del>
          </w:p>
        </w:tc>
      </w:tr>
      <w:tr w:rsidR="000D4CD2" w:rsidRPr="005E25BE" w14:paraId="7C9CA449" w14:textId="77777777" w:rsidTr="000D4CD2"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DF302" w14:textId="73398745" w:rsidR="000D4CD2" w:rsidRPr="00264C96" w:rsidRDefault="000D4CD2" w:rsidP="00CC0800">
            <w:del w:id="35" w:author="Autor">
              <w:r w:rsidRPr="00264C96" w:rsidDel="007A04A7">
                <w:delText xml:space="preserve">V rámci záruky </w:delText>
              </w:r>
              <w:r w:rsidDel="007A04A7">
                <w:delText>bezplatné z</w:delText>
              </w:r>
              <w:r w:rsidRPr="00DD1314" w:rsidDel="007A04A7">
                <w:delText>ajištění pravidelných předepsaných kontrol, revizí a</w:delText>
              </w:r>
              <w:r w:rsidDel="007A04A7">
                <w:delText> </w:delText>
              </w:r>
              <w:r w:rsidRPr="00DD1314" w:rsidDel="007A04A7">
                <w:delText>validací minimálně dle doporučení výrobce a</w:delText>
              </w:r>
              <w:r w:rsidDel="007A04A7">
                <w:delText> </w:delText>
              </w:r>
              <w:r w:rsidRPr="00DD1314" w:rsidDel="007A04A7">
                <w:delText>v souladu se</w:delText>
              </w:r>
              <w:r w:rsidDel="007A04A7">
                <w:delText xml:space="preserve"> zákonem č. </w:delText>
              </w:r>
              <w:r w:rsidRPr="00DD1314" w:rsidDel="007A04A7">
                <w:delText>268/2014 Sb. (IVD)</w:delText>
              </w:r>
              <w:r w:rsidDel="007A04A7">
                <w:delText>, či č. 22/1997 Sb. (ostatní přístroje).</w:delText>
              </w:r>
            </w:del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05690" w14:textId="512DC27C" w:rsidR="000D4CD2" w:rsidRPr="00264C96" w:rsidRDefault="000D4CD2" w:rsidP="000D4CD2">
            <w:pPr>
              <w:jc w:val="center"/>
            </w:pPr>
            <w:del w:id="36" w:author="Autor">
              <w:r w:rsidDel="007A04A7">
                <w:rPr>
                  <w:color w:val="FF0000"/>
                  <w:szCs w:val="20"/>
                </w:rPr>
                <w:delText>(doplní dodavatel)</w:delText>
              </w:r>
            </w:del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5AD0E" w14:textId="2B2F5071" w:rsidR="000D4CD2" w:rsidRPr="00264C96" w:rsidRDefault="000D4CD2" w:rsidP="000D4CD2">
            <w:pPr>
              <w:jc w:val="center"/>
            </w:pPr>
            <w:del w:id="37" w:author="Autor">
              <w:r w:rsidRPr="00B435CE" w:rsidDel="007A04A7">
                <w:rPr>
                  <w:color w:val="FF0000"/>
                  <w:szCs w:val="20"/>
                </w:rPr>
                <w:delText>(doplní dodavatel)</w:delText>
              </w:r>
            </w:del>
          </w:p>
        </w:tc>
      </w:tr>
      <w:tr w:rsidR="000D4CD2" w:rsidRPr="005E25BE" w14:paraId="5A6C85E0" w14:textId="77777777" w:rsidTr="000D4CD2"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7792F" w14:textId="5A6D0971" w:rsidR="000D4CD2" w:rsidRPr="00264C96" w:rsidRDefault="000D4CD2" w:rsidP="00CC0800">
            <w:del w:id="38" w:author="Autor">
              <w:r w:rsidRPr="00837B8E" w:rsidDel="007A04A7">
                <w:delText>Zajištění autorizované servisní podpory a</w:delText>
              </w:r>
              <w:r w:rsidDel="007A04A7">
                <w:delText> </w:delText>
              </w:r>
              <w:r w:rsidRPr="00837B8E" w:rsidDel="007A04A7">
                <w:delText>náhradních dílů po celou dobu předpokládané životnosti přístroje</w:delText>
              </w:r>
              <w:r w:rsidDel="007A04A7">
                <w:delText>.</w:delText>
              </w:r>
            </w:del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D2DE" w14:textId="112CBB71" w:rsidR="000D4CD2" w:rsidRPr="00837B8E" w:rsidRDefault="000D4CD2" w:rsidP="000D4CD2">
            <w:pPr>
              <w:jc w:val="center"/>
            </w:pPr>
            <w:del w:id="39" w:author="Autor">
              <w:r w:rsidDel="007A04A7">
                <w:rPr>
                  <w:color w:val="FF0000"/>
                  <w:szCs w:val="20"/>
                </w:rPr>
                <w:delText>(doplní dodavatel)</w:delText>
              </w:r>
            </w:del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683D7" w14:textId="010753F6" w:rsidR="000D4CD2" w:rsidRPr="00837B8E" w:rsidRDefault="000D4CD2" w:rsidP="000D4CD2">
            <w:pPr>
              <w:jc w:val="center"/>
            </w:pPr>
            <w:del w:id="40" w:author="Autor">
              <w:r w:rsidRPr="00B435CE" w:rsidDel="007A04A7">
                <w:rPr>
                  <w:color w:val="FF0000"/>
                  <w:szCs w:val="20"/>
                </w:rPr>
                <w:delText>(doplní dodavatel)</w:delText>
              </w:r>
            </w:del>
          </w:p>
        </w:tc>
      </w:tr>
    </w:tbl>
    <w:p w14:paraId="03445993" w14:textId="77777777" w:rsidR="000D4CD2" w:rsidRDefault="000D4CD2" w:rsidP="003465E0">
      <w:pPr>
        <w:rPr>
          <w:b/>
          <w:bCs/>
        </w:rPr>
      </w:pPr>
    </w:p>
    <w:p w14:paraId="62E2DAF3" w14:textId="27DDE568" w:rsidR="003465E0" w:rsidRDefault="00EB0484" w:rsidP="003465E0">
      <w:pPr>
        <w:rPr>
          <w:b/>
          <w:bCs/>
        </w:rPr>
      </w:pPr>
      <w:r w:rsidRPr="00EB0484">
        <w:rPr>
          <w:noProof/>
        </w:rPr>
        <w:drawing>
          <wp:inline distT="0" distB="0" distL="0" distR="0" wp14:anchorId="2DF71784" wp14:editId="2E3941F0">
            <wp:extent cx="5758180" cy="804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D89" w14:textId="77777777" w:rsidR="003465E0" w:rsidRDefault="003465E0" w:rsidP="003465E0">
      <w:pPr>
        <w:rPr>
          <w:b/>
          <w:bCs/>
        </w:rPr>
      </w:pPr>
    </w:p>
    <w:p w14:paraId="123AC1C5" w14:textId="77777777" w:rsidR="003465E0" w:rsidRPr="00090F22" w:rsidRDefault="003465E0" w:rsidP="00381ADC">
      <w:pPr>
        <w:keepNext/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81ADC">
      <w:pPr>
        <w:keepNext/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lastRenderedPageBreak/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4DDDEFE9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902483">
        <w:t xml:space="preserve"> </w:t>
      </w:r>
      <w:r w:rsidRPr="008F5D41">
        <w:rPr>
          <w:color w:val="FF0000"/>
          <w:szCs w:val="20"/>
        </w:rPr>
        <w:t>(doplní dodavatel)</w:t>
      </w:r>
    </w:p>
    <w:p w14:paraId="37FC62D9" w14:textId="77777777" w:rsidR="003465E0" w:rsidRDefault="003465E0" w:rsidP="003465E0">
      <w:pPr>
        <w:rPr>
          <w:b/>
          <w:bCs/>
        </w:rPr>
      </w:pPr>
    </w:p>
    <w:p w14:paraId="6868FEAA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41" w:name="_Hlk94620657"/>
      <w:r w:rsidRPr="001F0B21">
        <w:rPr>
          <w:rFonts w:cs="Arial"/>
          <w:szCs w:val="20"/>
        </w:rPr>
        <w:t>Zapojení všech prvků do LAN a napojení na NIS (Worklist)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5832D073" w14:textId="4173C4C8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r w:rsidR="00902483" w:rsidRPr="001F0B21">
        <w:rPr>
          <w:rFonts w:cs="Arial"/>
          <w:szCs w:val="20"/>
        </w:rPr>
        <w:t>20místné</w:t>
      </w:r>
      <w:r w:rsidRPr="001F0B21">
        <w:rPr>
          <w:rFonts w:cs="Arial"/>
          <w:szCs w:val="20"/>
        </w:rPr>
        <w:t xml:space="preserve">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Device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3465E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115105F9" w:rsidR="00344E00" w:rsidRPr="00902483" w:rsidRDefault="003465E0" w:rsidP="00902483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41"/>
    </w:p>
    <w:sectPr w:rsidR="00344E00" w:rsidRPr="00902483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or" w:initials="A">
    <w:p w14:paraId="2CD791F2" w14:textId="77777777" w:rsidR="000D4CD2" w:rsidRDefault="000D4CD2" w:rsidP="00195D94">
      <w:pPr>
        <w:pStyle w:val="Textkomente"/>
      </w:pPr>
      <w:r>
        <w:rPr>
          <w:rStyle w:val="Odkaznakoment"/>
        </w:rPr>
        <w:annotationRef/>
      </w:r>
      <w:r>
        <w:t>Nelze popsat jinak, bez uvedení konkrétní značky, přístroje?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CD791F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CD791F2" w16cid:durableId="27E3067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0C04E" w14:textId="77777777" w:rsidR="00521776" w:rsidRDefault="00521776" w:rsidP="00344E00">
      <w:r>
        <w:separator/>
      </w:r>
    </w:p>
  </w:endnote>
  <w:endnote w:type="continuationSeparator" w:id="0">
    <w:p w14:paraId="77A97934" w14:textId="77777777" w:rsidR="00521776" w:rsidRDefault="00521776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AE512" w14:textId="77777777" w:rsidR="00521776" w:rsidRDefault="00521776" w:rsidP="00344E00">
      <w:r>
        <w:separator/>
      </w:r>
    </w:p>
  </w:footnote>
  <w:footnote w:type="continuationSeparator" w:id="0">
    <w:p w14:paraId="7E01FDB3" w14:textId="77777777" w:rsidR="00521776" w:rsidRDefault="00521776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92C3A" w14:textId="77777777" w:rsidR="007E7D56" w:rsidRDefault="007E7D56" w:rsidP="007E7D56">
    <w:pPr>
      <w:pStyle w:val="Zhlav"/>
      <w:jc w:val="center"/>
    </w:pPr>
    <w:r>
      <w:rPr>
        <w:noProof/>
      </w:rPr>
      <w:drawing>
        <wp:inline distT="0" distB="0" distL="0" distR="0" wp14:anchorId="2222AB8D" wp14:editId="271C0B14">
          <wp:extent cx="5438775" cy="908261"/>
          <wp:effectExtent l="0" t="0" r="0" b="6350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oNotDisplayPageBoundaries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24052"/>
    <w:rsid w:val="00070993"/>
    <w:rsid w:val="00076940"/>
    <w:rsid w:val="000830FC"/>
    <w:rsid w:val="000962DD"/>
    <w:rsid w:val="000D2848"/>
    <w:rsid w:val="000D451F"/>
    <w:rsid w:val="000D4CD2"/>
    <w:rsid w:val="00102D28"/>
    <w:rsid w:val="001068BA"/>
    <w:rsid w:val="0011111A"/>
    <w:rsid w:val="00124470"/>
    <w:rsid w:val="001361B7"/>
    <w:rsid w:val="001A4508"/>
    <w:rsid w:val="001A6CC5"/>
    <w:rsid w:val="001B3041"/>
    <w:rsid w:val="001D485B"/>
    <w:rsid w:val="001F58C4"/>
    <w:rsid w:val="00234B72"/>
    <w:rsid w:val="00271730"/>
    <w:rsid w:val="00277C21"/>
    <w:rsid w:val="00281085"/>
    <w:rsid w:val="00296FB5"/>
    <w:rsid w:val="002C60DB"/>
    <w:rsid w:val="002D373E"/>
    <w:rsid w:val="003037DC"/>
    <w:rsid w:val="0032576C"/>
    <w:rsid w:val="00333234"/>
    <w:rsid w:val="00344E00"/>
    <w:rsid w:val="003465E0"/>
    <w:rsid w:val="003560BC"/>
    <w:rsid w:val="00381ADC"/>
    <w:rsid w:val="00384F84"/>
    <w:rsid w:val="003A74A4"/>
    <w:rsid w:val="003B7A3A"/>
    <w:rsid w:val="003B7D90"/>
    <w:rsid w:val="0047555E"/>
    <w:rsid w:val="00492F71"/>
    <w:rsid w:val="004A0646"/>
    <w:rsid w:val="004A1F36"/>
    <w:rsid w:val="004C3970"/>
    <w:rsid w:val="004D2320"/>
    <w:rsid w:val="005004A3"/>
    <w:rsid w:val="00511BC8"/>
    <w:rsid w:val="00521776"/>
    <w:rsid w:val="005508C9"/>
    <w:rsid w:val="005D377A"/>
    <w:rsid w:val="005D612F"/>
    <w:rsid w:val="005F05A0"/>
    <w:rsid w:val="005F16B1"/>
    <w:rsid w:val="005F623E"/>
    <w:rsid w:val="00643A9D"/>
    <w:rsid w:val="00652A65"/>
    <w:rsid w:val="00667825"/>
    <w:rsid w:val="0068016E"/>
    <w:rsid w:val="006C247B"/>
    <w:rsid w:val="006C54C2"/>
    <w:rsid w:val="006E0413"/>
    <w:rsid w:val="00710740"/>
    <w:rsid w:val="00741669"/>
    <w:rsid w:val="007561DB"/>
    <w:rsid w:val="007740D6"/>
    <w:rsid w:val="00780B45"/>
    <w:rsid w:val="00782B9B"/>
    <w:rsid w:val="007A04A7"/>
    <w:rsid w:val="007E7D56"/>
    <w:rsid w:val="008146F8"/>
    <w:rsid w:val="00815FE5"/>
    <w:rsid w:val="00826CA0"/>
    <w:rsid w:val="00846273"/>
    <w:rsid w:val="008D6027"/>
    <w:rsid w:val="008F227A"/>
    <w:rsid w:val="00902483"/>
    <w:rsid w:val="0090796A"/>
    <w:rsid w:val="00924040"/>
    <w:rsid w:val="00935C18"/>
    <w:rsid w:val="00962D05"/>
    <w:rsid w:val="00A1356F"/>
    <w:rsid w:val="00A30D53"/>
    <w:rsid w:val="00A31E1B"/>
    <w:rsid w:val="00A360CC"/>
    <w:rsid w:val="00A70C0C"/>
    <w:rsid w:val="00AF394D"/>
    <w:rsid w:val="00B049E1"/>
    <w:rsid w:val="00B12671"/>
    <w:rsid w:val="00BA0C73"/>
    <w:rsid w:val="00BA362A"/>
    <w:rsid w:val="00BD21AF"/>
    <w:rsid w:val="00BD7EFB"/>
    <w:rsid w:val="00BF5AAF"/>
    <w:rsid w:val="00C22B20"/>
    <w:rsid w:val="00C27360"/>
    <w:rsid w:val="00C451B2"/>
    <w:rsid w:val="00C76197"/>
    <w:rsid w:val="00C920C0"/>
    <w:rsid w:val="00C97E95"/>
    <w:rsid w:val="00CC0D12"/>
    <w:rsid w:val="00CE6ACC"/>
    <w:rsid w:val="00D008FB"/>
    <w:rsid w:val="00D52F77"/>
    <w:rsid w:val="00D57921"/>
    <w:rsid w:val="00D57A3E"/>
    <w:rsid w:val="00D82FEA"/>
    <w:rsid w:val="00DC4B98"/>
    <w:rsid w:val="00DC7AD4"/>
    <w:rsid w:val="00DF1AED"/>
    <w:rsid w:val="00DF5867"/>
    <w:rsid w:val="00DF7302"/>
    <w:rsid w:val="00DF7DAB"/>
    <w:rsid w:val="00E609B9"/>
    <w:rsid w:val="00EB0484"/>
    <w:rsid w:val="00EB2EA9"/>
    <w:rsid w:val="00ED3D94"/>
    <w:rsid w:val="00ED63D1"/>
    <w:rsid w:val="00EF7A84"/>
    <w:rsid w:val="00F141BA"/>
    <w:rsid w:val="00F50B21"/>
    <w:rsid w:val="00F51825"/>
    <w:rsid w:val="00F8710B"/>
    <w:rsid w:val="00F9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5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E7D56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Bezmezer">
    <w:name w:val="No Spacing"/>
    <w:uiPriority w:val="1"/>
    <w:qFormat/>
    <w:rsid w:val="006C54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860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2022-12-14T15:00:00Z</dcterms:created>
  <dcterms:modified xsi:type="dcterms:W3CDTF">2023-04-19T19:22:00Z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